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BB56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0" w:name="_GoBack"/>
      <w:bookmarkEnd w:id="0"/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4361F9C8" wp14:editId="20B8594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B44E628" wp14:editId="7D3E7AA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1FBBCD4C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2BFA70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D770618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A317EB2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7D6311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F25B1D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425772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0C59D7FC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DBFA1D4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6BB04690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</w:p>
    <w:p w14:paraId="648FE89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A48E9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7FDAC071" w14:textId="678F12C4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51067431"/>
          <w:placeholder>
            <w:docPart w:val="4621F103090546FCAD6F531F0FBA0B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374ACD">
              <w:rPr>
                <w:rFonts w:eastAsia="Times New Roman" w:cs="Times New Roman"/>
                <w:b/>
                <w:sz w:val="32"/>
                <w:szCs w:val="32"/>
              </w:rPr>
              <w:delText>3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CA48E9">
              <w:rPr>
                <w:rFonts w:eastAsia="Times New Roman" w:cs="Times New Roman"/>
                <w:b/>
                <w:sz w:val="32"/>
                <w:szCs w:val="32"/>
              </w:rPr>
              <w:t>4</w:t>
            </w:r>
          </w:ins>
          <w:customXmlInsRangeStart w:id="6" w:author="Autor"/>
        </w:sdtContent>
      </w:sdt>
      <w:customXmlInsRangeEnd w:id="6"/>
    </w:p>
    <w:p w14:paraId="0615BC38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AE26B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2B52B2FF" w14:textId="77777777"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256A67C1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EA9A2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6CDD14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86C26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820D06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E75861" w14:textId="77777777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</w:t>
            </w:r>
            <w:proofErr w:type="spellStart"/>
            <w:r w:rsidR="00F849E6">
              <w:t>ŽoNFP</w:t>
            </w:r>
            <w:proofErr w:type="spellEnd"/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</w:t>
            </w:r>
            <w:proofErr w:type="spellStart"/>
            <w:r w:rsidR="00F849E6">
              <w:t>ŽoNFP</w:t>
            </w:r>
            <w:proofErr w:type="spellEnd"/>
            <w:r w:rsidR="001508EC">
              <w:t xml:space="preserve"> – po doplnení</w:t>
            </w:r>
          </w:p>
          <w:p w14:paraId="3F36691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386DCC2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E1B2D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39F38E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57081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BDEB5F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F7D3D9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367F212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7CFEF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F2E249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3FA95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D4FAC9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9D1C1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4B3BC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3342101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86F724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579B50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6277A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3844CB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57F68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DE07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7D4EA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E3C57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C06E2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F25EE0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3D28AABA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podpredsedu vlády  SR pre investície a informatizáciu </w:t>
            </w:r>
          </w:p>
          <w:p w14:paraId="5C2A7F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0FD71F03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923C8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3CD978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CC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A6FF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A86E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2B3FB2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DB6A9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3827BE1" w14:textId="77777777" w:rsidR="00FD028A" w:rsidRPr="00FD028A" w:rsidRDefault="00CA48E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D12AE3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ACD79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7B636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4C3A7" w14:textId="0D7F08AC" w:rsidR="00FD028A" w:rsidRPr="00FD028A" w:rsidRDefault="00381829" w:rsidP="00D72FF0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7" w:author="Autor"/>
            <w:sdt>
              <w:sdtPr>
                <w:rPr>
                  <w:rFonts w:eastAsia="Times New Roman" w:cs="Times New Roman"/>
                  <w:szCs w:val="20"/>
                </w:rPr>
                <w:id w:val="-308396049"/>
                <w:placeholder>
                  <w:docPart w:val="F21F1519AFFA43CF88C19B9263308995"/>
                </w:placeholder>
                <w:date w:fullDate="2017-05-0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7"/>
                <w:del w:id="8" w:author="Autor">
                  <w:r w:rsidR="004B2603">
                    <w:rPr>
                      <w:rFonts w:eastAsia="Times New Roman" w:cs="Times New Roman"/>
                      <w:szCs w:val="20"/>
                    </w:rPr>
                    <w:delText>02.05.2017</w:delText>
                  </w:r>
                </w:del>
                <w:customXmlDelRangeStart w:id="9" w:author="Autor"/>
              </w:sdtContent>
            </w:sdt>
            <w:customXmlDelRangeEnd w:id="9"/>
            <w:customXmlInsRangeStart w:id="10" w:author="Autor"/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17BA6A5741434F2D811F9E65707C120F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0"/>
                <w:r w:rsidR="00CA48E9">
                  <w:rPr>
                    <w:rFonts w:eastAsia="Times New Roman" w:cs="Times New Roman"/>
                    <w:szCs w:val="20"/>
                  </w:rPr>
                  <w:t>25.09.2017</w:t>
                </w:r>
                <w:customXmlInsRangeStart w:id="11" w:author="Autor"/>
              </w:sdtContent>
            </w:sdt>
            <w:customXmlInsRangeEnd w:id="11"/>
          </w:p>
        </w:tc>
      </w:tr>
      <w:tr w:rsidR="00FD028A" w:rsidRPr="00FD028A" w14:paraId="2146E7F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0B257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34E451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61787F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FC91C13" w14:textId="3750B098" w:rsidR="00FD028A" w:rsidRPr="00FD028A" w:rsidRDefault="00381829" w:rsidP="00FD028A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12" w:author="Autor"/>
            <w:sdt>
              <w:sdtPr>
                <w:rPr>
                  <w:rFonts w:eastAsia="Times New Roman" w:cs="Times New Roman"/>
                  <w:szCs w:val="20"/>
                </w:rPr>
                <w:id w:val="368422891"/>
                <w:placeholder>
                  <w:docPart w:val="37FCF20257984A12A1800AB3A7C0890D"/>
                </w:placeholder>
                <w:date w:fullDate="2017-05-0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2"/>
                <w:del w:id="13" w:author="Autor">
                  <w:r w:rsidR="004B2603">
                    <w:rPr>
                      <w:rFonts w:eastAsia="Times New Roman" w:cs="Times New Roman"/>
                      <w:szCs w:val="20"/>
                    </w:rPr>
                    <w:delText>02.05.2017</w:delText>
                  </w:r>
                </w:del>
                <w:customXmlDelRangeStart w:id="14" w:author="Autor"/>
              </w:sdtContent>
            </w:sdt>
            <w:customXmlDelRangeEnd w:id="14"/>
            <w:customXmlInsRangeStart w:id="15" w:author="Autor"/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B6113643A03F47FD9AA1C6D0119BDC39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5"/>
                <w:r w:rsidR="00CA48E9">
                  <w:rPr>
                    <w:rFonts w:eastAsia="Times New Roman" w:cs="Times New Roman"/>
                    <w:szCs w:val="20"/>
                  </w:rPr>
                  <w:t>25.09.2017</w:t>
                </w:r>
                <w:customXmlInsRangeStart w:id="16" w:author="Autor"/>
              </w:sdtContent>
            </w:sdt>
            <w:customXmlInsRangeEnd w:id="16"/>
          </w:p>
        </w:tc>
      </w:tr>
      <w:tr w:rsidR="00FD028A" w:rsidRPr="00FD028A" w14:paraId="04D6143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83D80C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A82969B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ED88E40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625"/>
        <w:gridCol w:w="1891"/>
        <w:gridCol w:w="1982"/>
        <w:gridCol w:w="3103"/>
      </w:tblGrid>
      <w:tr w:rsidR="00697B31" w:rsidRPr="00697B31" w14:paraId="446D3B8A" w14:textId="77777777" w:rsidTr="0046069D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14:paraId="23D1D88C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</w:t>
            </w:r>
            <w:proofErr w:type="spellStart"/>
            <w:r w:rsidR="00F849E6">
              <w:rPr>
                <w:b/>
                <w:color w:val="FFFFFF" w:themeColor="background1"/>
                <w:sz w:val="36"/>
                <w:szCs w:val="36"/>
              </w:rPr>
              <w:t>ŽoNFP</w:t>
            </w:r>
            <w:proofErr w:type="spellEnd"/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3880D4AA" w14:textId="77777777" w:rsidTr="0046069D">
        <w:trPr>
          <w:trHeight w:val="181"/>
          <w:jc w:val="center"/>
        </w:trPr>
        <w:tc>
          <w:tcPr>
            <w:tcW w:w="2625" w:type="dxa"/>
          </w:tcPr>
          <w:p w14:paraId="2D91FE51" w14:textId="77777777"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14:paraId="54D63374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0C40125C" w14:textId="77777777" w:rsidTr="0046069D">
        <w:trPr>
          <w:trHeight w:val="270"/>
          <w:jc w:val="center"/>
        </w:trPr>
        <w:tc>
          <w:tcPr>
            <w:tcW w:w="2625" w:type="dxa"/>
          </w:tcPr>
          <w:p w14:paraId="416B4A56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14:paraId="4C0F91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65A2736" w14:textId="77777777" w:rsidTr="0046069D">
        <w:trPr>
          <w:trHeight w:val="240"/>
          <w:jc w:val="center"/>
        </w:trPr>
        <w:tc>
          <w:tcPr>
            <w:tcW w:w="2625" w:type="dxa"/>
          </w:tcPr>
          <w:p w14:paraId="110D05B4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14:paraId="3BA079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76C116E" w14:textId="77777777" w:rsidTr="0046069D">
        <w:trPr>
          <w:trHeight w:val="240"/>
          <w:jc w:val="center"/>
        </w:trPr>
        <w:tc>
          <w:tcPr>
            <w:tcW w:w="2625" w:type="dxa"/>
          </w:tcPr>
          <w:p w14:paraId="1B9F0ADA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14:paraId="3F70049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5F35CE4E" w14:textId="77777777" w:rsidTr="0046069D">
        <w:trPr>
          <w:trHeight w:val="240"/>
          <w:jc w:val="center"/>
        </w:trPr>
        <w:tc>
          <w:tcPr>
            <w:tcW w:w="2625" w:type="dxa"/>
          </w:tcPr>
          <w:p w14:paraId="17E5923D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14:paraId="5D27E98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3F846F84" w14:textId="77777777" w:rsidTr="0046069D">
        <w:trPr>
          <w:trHeight w:val="210"/>
          <w:jc w:val="center"/>
        </w:trPr>
        <w:tc>
          <w:tcPr>
            <w:tcW w:w="2625" w:type="dxa"/>
          </w:tcPr>
          <w:p w14:paraId="2E387B60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14:paraId="47E1E11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2C4E9B5" w14:textId="77777777" w:rsidTr="0046069D">
        <w:trPr>
          <w:trHeight w:val="300"/>
          <w:jc w:val="center"/>
        </w:trPr>
        <w:tc>
          <w:tcPr>
            <w:tcW w:w="2625" w:type="dxa"/>
          </w:tcPr>
          <w:p w14:paraId="56B6FE15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 xml:space="preserve">Kód </w:t>
            </w:r>
            <w:proofErr w:type="spellStart"/>
            <w:r w:rsidRPr="000404BD">
              <w:rPr>
                <w:sz w:val="22"/>
              </w:rPr>
              <w:t>ŽoNFP</w:t>
            </w:r>
            <w:proofErr w:type="spellEnd"/>
            <w:r w:rsidRPr="000404BD">
              <w:rPr>
                <w:sz w:val="22"/>
              </w:rPr>
              <w:t>:</w:t>
            </w:r>
          </w:p>
        </w:tc>
        <w:tc>
          <w:tcPr>
            <w:tcW w:w="6976" w:type="dxa"/>
            <w:gridSpan w:val="3"/>
          </w:tcPr>
          <w:p w14:paraId="453E5162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44F82730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74674B5" w14:textId="77777777" w:rsidR="00FD028A" w:rsidRPr="00517659" w:rsidRDefault="00FD028A" w:rsidP="00716B1F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 xml:space="preserve">poskytnutia príspevku – doručenie </w:t>
            </w:r>
            <w:proofErr w:type="spellStart"/>
            <w:r w:rsidR="00295347">
              <w:rPr>
                <w:b/>
              </w:rPr>
              <w:t>ŽoNFP</w:t>
            </w:r>
            <w:proofErr w:type="spellEnd"/>
          </w:p>
        </w:tc>
      </w:tr>
      <w:tr w:rsidR="00FD028A" w14:paraId="6F05A5F4" w14:textId="77777777" w:rsidTr="0046069D">
        <w:trPr>
          <w:jc w:val="center"/>
        </w:trPr>
        <w:tc>
          <w:tcPr>
            <w:tcW w:w="6498" w:type="dxa"/>
            <w:gridSpan w:val="3"/>
          </w:tcPr>
          <w:p w14:paraId="7F042856" w14:textId="77777777" w:rsidR="00FD028A" w:rsidRDefault="00FD028A" w:rsidP="00F06A27"/>
        </w:tc>
        <w:tc>
          <w:tcPr>
            <w:tcW w:w="3103" w:type="dxa"/>
            <w:shd w:val="clear" w:color="auto" w:fill="FFFFFF" w:themeFill="background1"/>
          </w:tcPr>
          <w:p w14:paraId="5D8C6B85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35B23C3B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BC7D46" w14:textId="77777777" w:rsidR="00FD028A" w:rsidRDefault="00585826" w:rsidP="00585826">
            <w:r>
              <w:t xml:space="preserve">1. Bola </w:t>
            </w:r>
            <w:proofErr w:type="spellStart"/>
            <w:r>
              <w:t>ŽoNFP</w:t>
            </w:r>
            <w:proofErr w:type="spellEnd"/>
            <w:r>
              <w:t xml:space="preserve">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481EB52E" w14:textId="77777777"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D197BE1" w14:textId="77777777" w:rsidR="00FD028A" w:rsidRDefault="00FD028A" w:rsidP="00F06A27"/>
        </w:tc>
      </w:tr>
      <w:tr w:rsidR="00295347" w14:paraId="6AE5C81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1BD86F1" w14:textId="77777777" w:rsidR="00295347" w:rsidRDefault="00585826" w:rsidP="00585826">
            <w:r>
              <w:t xml:space="preserve">2. Bola </w:t>
            </w:r>
            <w:proofErr w:type="spellStart"/>
            <w:r>
              <w:t>ŽoNFP</w:t>
            </w:r>
            <w:proofErr w:type="spellEnd"/>
            <w:r>
              <w:t xml:space="preserve"> doručená riadne?</w:t>
            </w:r>
          </w:p>
        </w:tc>
        <w:sdt>
          <w:sdtPr>
            <w:id w:val="139008484"/>
            <w:placeholder>
              <w:docPart w:val="E0D521E5A12D411AB99B3171F784E4C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2EEE876B" w14:textId="77777777" w:rsidR="00295347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FCDF2BC" w14:textId="77777777" w:rsidR="00295347" w:rsidRDefault="00295347" w:rsidP="00F06A27"/>
        </w:tc>
      </w:tr>
      <w:tr w:rsidR="00585826" w14:paraId="740A313A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0C3B4573" w14:textId="77777777" w:rsidR="00585826" w:rsidRDefault="00585826" w:rsidP="00762248">
            <w:r>
              <w:t xml:space="preserve">3. Bola </w:t>
            </w:r>
            <w:proofErr w:type="spellStart"/>
            <w:r>
              <w:t>ŽoNFP</w:t>
            </w:r>
            <w:proofErr w:type="spellEnd"/>
            <w:r>
              <w:t xml:space="preserve">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112012829"/>
            <w:placeholder>
              <w:docPart w:val="F1F4A04A646F432CAAB37D60C43BCBB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58E40DBD" w14:textId="77777777" w:rsidR="00585826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3FEFF802" w14:textId="77777777" w:rsidR="00585826" w:rsidRDefault="00585826" w:rsidP="00F06A27"/>
        </w:tc>
      </w:tr>
      <w:tr w:rsidR="001E16EE" w14:paraId="12A7FA66" w14:textId="77777777" w:rsidTr="00E47D2E">
        <w:trPr>
          <w:jc w:val="center"/>
        </w:trPr>
        <w:tc>
          <w:tcPr>
            <w:tcW w:w="9601" w:type="dxa"/>
            <w:gridSpan w:val="4"/>
          </w:tcPr>
          <w:p w14:paraId="460F695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3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584A192F" w14:textId="77777777" w:rsidR="001E16EE" w:rsidRDefault="001E16EE" w:rsidP="00F06A27">
            <w:r w:rsidRPr="00B64015">
              <w:rPr>
                <w:szCs w:val="24"/>
              </w:rPr>
              <w:t>Na základe overených skutočností potvrdzujem, že</w:t>
            </w:r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2DB4F857" w14:textId="77777777" w:rsidR="001E16EE" w:rsidRDefault="001E16EE" w:rsidP="00F06A27"/>
        </w:tc>
      </w:tr>
      <w:tr w:rsidR="00FD028A" w14:paraId="4C9058E9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13DD7E5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36BCCDA" w14:textId="77777777" w:rsidTr="0046069D">
        <w:trPr>
          <w:jc w:val="center"/>
        </w:trPr>
        <w:tc>
          <w:tcPr>
            <w:tcW w:w="6498" w:type="dxa"/>
            <w:gridSpan w:val="3"/>
          </w:tcPr>
          <w:p w14:paraId="58AFD1FD" w14:textId="77777777" w:rsidR="00FD028A" w:rsidRDefault="00FD028A" w:rsidP="00F06A27"/>
        </w:tc>
        <w:tc>
          <w:tcPr>
            <w:tcW w:w="3103" w:type="dxa"/>
          </w:tcPr>
          <w:p w14:paraId="6C17AD9A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56D09CA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399EB437" w14:textId="77777777"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187486D6" w14:textId="77777777"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496585F3" w14:textId="77777777" w:rsidR="00FD028A" w:rsidRDefault="00FD028A" w:rsidP="00F06A27"/>
        </w:tc>
      </w:tr>
      <w:tr w:rsidR="00FD028A" w14:paraId="0CD2167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17C483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6DA8E62" w14:textId="77777777" w:rsidR="00FD028A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99539AB" w14:textId="77777777" w:rsidR="00FD028A" w:rsidRDefault="00FD028A" w:rsidP="00F06A27"/>
        </w:tc>
      </w:tr>
      <w:tr w:rsidR="00FD028A" w14:paraId="1B24459E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2B46F53" w14:textId="77777777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splnené?</w:t>
            </w:r>
            <w:r w:rsidR="00AE56EB">
              <w:rPr>
                <w:rStyle w:val="Odkaznapoznmkupodiarou"/>
              </w:rPr>
              <w:footnoteReference w:id="4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</w:comboBox>
          </w:sdtPr>
          <w:sdtEndPr/>
          <w:sdtContent>
            <w:tc>
              <w:tcPr>
                <w:tcW w:w="1982" w:type="dxa"/>
              </w:tcPr>
              <w:p w14:paraId="0F1FC7C7" w14:textId="77777777" w:rsidR="00FD028A" w:rsidRDefault="00244F5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13FE440" w14:textId="77777777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6582DB22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98F741F" w14:textId="3132DCC4" w:rsidR="00FD028A" w:rsidRDefault="00FD028A" w:rsidP="006F4ED3">
            <w:pPr>
              <w:ind w:left="206" w:hanging="206"/>
            </w:pPr>
            <w:r>
              <w:t>4. Oprávnenosť miesta realizácie</w:t>
            </w:r>
            <w:r w:rsidR="002A0A54">
              <w:t xml:space="preserve"> </w:t>
            </w:r>
            <w:del w:id="23" w:author="Autor">
              <w:r>
                <w:delText>projektov</w:delText>
              </w:r>
            </w:del>
            <w:ins w:id="24" w:author="Autor">
              <w:r w:rsidR="002A0A54">
                <w:t xml:space="preserve">aktivít </w:t>
              </w:r>
              <w:r>
                <w:t xml:space="preserve"> projekt</w:t>
              </w:r>
              <w:r w:rsidR="002A0A54">
                <w:t>u</w:t>
              </w:r>
            </w:ins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6F66AC2A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0E7BE78" w14:textId="77777777" w:rsidR="00FD028A" w:rsidRDefault="00FD028A" w:rsidP="00F06A27"/>
        </w:tc>
      </w:tr>
      <w:tr w:rsidR="00FD028A" w14:paraId="194FBFD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681D8383" w14:textId="77777777" w:rsidR="00FD028A" w:rsidRDefault="00E13080" w:rsidP="006F4ED3">
            <w:pPr>
              <w:ind w:left="206" w:hanging="206"/>
            </w:pPr>
            <w:r>
              <w:lastRenderedPageBreak/>
              <w:t>5. Podmienky podľa osobitných predpisov – splnené?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F4B2277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075FBF6" w14:textId="77777777" w:rsidR="00FD028A" w:rsidRDefault="00FD028A" w:rsidP="00F06A27"/>
        </w:tc>
      </w:tr>
      <w:tr w:rsidR="00FD028A" w14:paraId="079FD60C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37F9325" w14:textId="77777777" w:rsidR="00FD028A" w:rsidRDefault="00FD028A" w:rsidP="006F4ED3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</w:t>
            </w:r>
            <w:proofErr w:type="spellStart"/>
            <w:r w:rsidR="00E13080">
              <w:t>de</w:t>
            </w:r>
            <w:proofErr w:type="spellEnd"/>
            <w:r w:rsidR="00E13080">
              <w:t xml:space="preserve"> </w:t>
            </w:r>
            <w:proofErr w:type="spellStart"/>
            <w:r w:rsidR="00E13080">
              <w:t>minimis</w:t>
            </w:r>
            <w:proofErr w:type="spellEnd"/>
            <w:r w:rsidR="00E13080">
              <w:t xml:space="preserve">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703CA577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1A4BAD1" w14:textId="77777777" w:rsidR="00FD028A" w:rsidRDefault="00FD028A" w:rsidP="00F06A27"/>
        </w:tc>
      </w:tr>
      <w:tr w:rsidR="00FD028A" w14:paraId="7D28AB44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9E32FFA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3BB44457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DAE9221" w14:textId="77777777" w:rsidR="00FD028A" w:rsidRDefault="00FD028A" w:rsidP="00F06A27"/>
        </w:tc>
      </w:tr>
      <w:tr w:rsidR="00FD028A" w14:paraId="68E226F7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3F4126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14:paraId="41B30295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B76D550" w14:textId="77777777" w:rsidR="00FD028A" w:rsidRDefault="00FD028A" w:rsidP="00F06A27"/>
        </w:tc>
      </w:tr>
      <w:tr w:rsidR="00FD028A" w14:paraId="03E3C1E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FDC7D1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10E780F5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C4AFD4A" w14:textId="77777777" w:rsidR="00FD028A" w:rsidRDefault="00FD028A" w:rsidP="00F06A27"/>
        </w:tc>
      </w:tr>
      <w:tr w:rsidR="00FD028A" w14:paraId="29C6F665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3924901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5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2E078AE6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26863BB" w14:textId="77777777" w:rsidR="00FD028A" w:rsidRDefault="00FD028A" w:rsidP="00F06A27"/>
        </w:tc>
      </w:tr>
      <w:tr w:rsidR="00BC4A92" w14:paraId="7842A64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0E7451A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5352CA10" w14:textId="77777777" w:rsidR="00BC4A92" w:rsidRDefault="00BC4A92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2A1EBCED" w14:textId="77777777" w:rsidR="00BC4A92" w:rsidRDefault="00BC4A92" w:rsidP="00F06A27"/>
        </w:tc>
      </w:tr>
      <w:tr w:rsidR="00EF6E89" w14:paraId="009DCC7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2FF15433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</w:tcPr>
              <w:p w14:paraId="5837E5BE" w14:textId="77777777" w:rsidR="00EF6E89" w:rsidRDefault="00EF6E89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</w:tcPr>
          <w:p w14:paraId="73759338" w14:textId="77777777" w:rsidR="00EF6E89" w:rsidRDefault="00EF6E89" w:rsidP="00F06A27"/>
        </w:tc>
      </w:tr>
      <w:tr w:rsidR="002C2DC3" w14:paraId="501F6277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0B90A0E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15C3905C" w14:textId="77777777" w:rsidR="002C2DC3" w:rsidRDefault="002C2DC3" w:rsidP="002C2DC3"/>
          <w:p w14:paraId="0A85CD2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6"/>
            </w:r>
            <w:r>
              <w:t>, ktoré musia byť vylúčené z financovania z dôvodu, že sú v rozpore s výzvou/vyzvaním:</w:t>
            </w:r>
          </w:p>
          <w:p w14:paraId="4A1B04D7" w14:textId="77777777" w:rsidR="002C2DC3" w:rsidRDefault="002C2DC3" w:rsidP="002C2DC3">
            <w:pPr>
              <w:rPr>
                <w:szCs w:val="24"/>
              </w:rPr>
            </w:pPr>
          </w:p>
          <w:p w14:paraId="09957923" w14:textId="77777777" w:rsidR="002C2DC3" w:rsidRDefault="002C2DC3" w:rsidP="002C2DC3">
            <w:pPr>
              <w:rPr>
                <w:szCs w:val="24"/>
              </w:rPr>
            </w:pPr>
          </w:p>
          <w:p w14:paraId="4654DCB3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40A3A694" w14:textId="77777777" w:rsidR="002C2DC3" w:rsidRDefault="002C2DC3" w:rsidP="002C2DC3"/>
          <w:p w14:paraId="613A56A7" w14:textId="77777777" w:rsidR="002C2DC3" w:rsidRDefault="002C2DC3" w:rsidP="002C2DC3"/>
          <w:p w14:paraId="161B2B2C" w14:textId="074C0833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Textzstupnhosymbolu"/>
                  </w:rPr>
                  <w:t>Vyberte položku.</w:t>
                </w:r>
              </w:sdtContent>
            </w:sdt>
            <w:r>
              <w:t xml:space="preserve"> </w:t>
            </w:r>
            <w:del w:id="27" w:author="Autor">
              <w:r>
                <w:rPr>
                  <w:rStyle w:val="Odkaznapoznmkupodiarou"/>
                </w:rPr>
                <w:footnoteReference w:id="7"/>
              </w:r>
            </w:del>
          </w:p>
          <w:p w14:paraId="2B53FD0B" w14:textId="77777777" w:rsidR="002C2DC3" w:rsidRPr="00374ACD" w:rsidRDefault="002C2DC3" w:rsidP="00F06A27"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1293746543"/>
                <w:placeholder>
                  <w:docPart w:val="0B60F2F6F60340A4984DDC85F930C093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</w:p>
        </w:tc>
      </w:tr>
      <w:tr w:rsidR="002C2DC3" w14:paraId="48BCD68B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5F115668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374ACD">
              <w:rPr>
                <w:b/>
                <w:vertAlign w:val="superscript"/>
              </w:rPr>
              <w:footnoteReference w:id="8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CB231" w14:textId="77777777" w:rsidR="002C2DC3" w:rsidRPr="00374ACD" w:rsidRDefault="002C2DC3" w:rsidP="00F06A27"/>
        </w:tc>
      </w:tr>
      <w:tr w:rsidR="002C2DC3" w14:paraId="255C5804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0F7F7D0C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CF413" w14:textId="77777777" w:rsidR="002C2DC3" w:rsidRPr="00374ACD" w:rsidRDefault="002C2DC3" w:rsidP="00F06A27"/>
        </w:tc>
      </w:tr>
      <w:tr w:rsidR="002C2DC3" w14:paraId="536AB0C2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62A9667F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DF633" w14:textId="77777777" w:rsidR="002C2DC3" w:rsidRPr="00374ACD" w:rsidRDefault="002C2DC3" w:rsidP="00F06A27"/>
        </w:tc>
      </w:tr>
      <w:tr w:rsidR="00873288" w14:paraId="457A3C50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BDF17" w14:textId="77777777" w:rsidR="00873288" w:rsidRPr="00374ACD" w:rsidRDefault="00873288" w:rsidP="00F06A27"/>
        </w:tc>
      </w:tr>
      <w:tr w:rsidR="002C2DC3" w14:paraId="1E86E48F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7D68A36C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9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268B0" w14:textId="77777777" w:rsidR="002C2DC3" w:rsidRPr="00374ACD" w:rsidRDefault="002C2DC3" w:rsidP="00F06A27"/>
        </w:tc>
      </w:tr>
      <w:tr w:rsidR="002C2DC3" w14:paraId="2CF68D69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7FAF367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88BC3" w14:textId="77777777" w:rsidR="002C2DC3" w:rsidRPr="00374ACD" w:rsidRDefault="002C2DC3" w:rsidP="00F06A27"/>
        </w:tc>
      </w:tr>
      <w:tr w:rsidR="002C2DC3" w14:paraId="573A2871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099BB942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ED0B9" w14:textId="77777777" w:rsidR="002C2DC3" w:rsidRPr="00374ACD" w:rsidRDefault="002C2DC3" w:rsidP="00F06A27"/>
        </w:tc>
      </w:tr>
    </w:tbl>
    <w:p w14:paraId="6D2E4BB8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1"/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660"/>
        <w:gridCol w:w="2259"/>
        <w:gridCol w:w="1985"/>
        <w:gridCol w:w="3071"/>
      </w:tblGrid>
      <w:tr w:rsidR="000404BD" w14:paraId="560BD982" w14:textId="77777777" w:rsidTr="0046069D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14:paraId="241BB56D" w14:textId="4DB8F9E7" w:rsidR="000404BD" w:rsidRPr="00A72107" w:rsidRDefault="000404BD" w:rsidP="00D72FF0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administratívneho overenia </w:t>
            </w:r>
            <w:proofErr w:type="spellStart"/>
            <w:r w:rsidRPr="002D59CF">
              <w:rPr>
                <w:b/>
                <w:color w:val="FFFFFF" w:themeColor="background1"/>
                <w:sz w:val="36"/>
                <w:szCs w:val="36"/>
              </w:rPr>
              <w:t>ŽoNFP</w:t>
            </w:r>
            <w:proofErr w:type="spellEnd"/>
            <w:r w:rsidRPr="002D59CF">
              <w:rPr>
                <w:b/>
                <w:color w:val="FFFFFF" w:themeColor="background1"/>
                <w:sz w:val="36"/>
                <w:szCs w:val="36"/>
              </w:rPr>
              <w:t xml:space="preserve"> – po</w:t>
            </w:r>
            <w:del w:id="38" w:author="Autor">
              <w:r w:rsidRPr="002D59CF">
                <w:rPr>
                  <w:b/>
                  <w:color w:val="FFFFFF" w:themeColor="background1"/>
                  <w:sz w:val="36"/>
                  <w:szCs w:val="36"/>
                </w:rPr>
                <w:delText xml:space="preserve"> </w:delText>
              </w:r>
            </w:del>
            <w:ins w:id="39" w:author="Autor">
              <w:r w:rsidR="004C0F13">
                <w:rPr>
                  <w:b/>
                  <w:color w:val="FFFFFF" w:themeColor="background1"/>
                  <w:sz w:val="36"/>
                  <w:szCs w:val="36"/>
                </w:rPr>
                <w:t> </w:t>
              </w:r>
            </w:ins>
            <w:r w:rsidRPr="002D59CF">
              <w:rPr>
                <w:b/>
                <w:color w:val="FFFFFF" w:themeColor="background1"/>
                <w:sz w:val="36"/>
                <w:szCs w:val="36"/>
              </w:rPr>
              <w:t>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0"/>
            </w:r>
          </w:p>
        </w:tc>
      </w:tr>
      <w:tr w:rsidR="00910D92" w14:paraId="53588FBE" w14:textId="77777777" w:rsidTr="0046069D">
        <w:trPr>
          <w:trHeight w:val="180"/>
        </w:trPr>
        <w:tc>
          <w:tcPr>
            <w:tcW w:w="2660" w:type="dxa"/>
          </w:tcPr>
          <w:p w14:paraId="1FA431EF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14:paraId="791C7244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2E47A7B4" w14:textId="77777777" w:rsidTr="0046069D">
        <w:trPr>
          <w:trHeight w:val="210"/>
        </w:trPr>
        <w:tc>
          <w:tcPr>
            <w:tcW w:w="2660" w:type="dxa"/>
          </w:tcPr>
          <w:p w14:paraId="078F3B6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14:paraId="1CE5931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59757B4" w14:textId="77777777" w:rsidTr="0046069D">
        <w:trPr>
          <w:trHeight w:val="255"/>
        </w:trPr>
        <w:tc>
          <w:tcPr>
            <w:tcW w:w="2660" w:type="dxa"/>
          </w:tcPr>
          <w:p w14:paraId="0DF9648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14:paraId="33927B77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C1F80B7" w14:textId="77777777" w:rsidTr="0046069D">
        <w:trPr>
          <w:trHeight w:val="214"/>
        </w:trPr>
        <w:tc>
          <w:tcPr>
            <w:tcW w:w="2660" w:type="dxa"/>
          </w:tcPr>
          <w:p w14:paraId="6A0C5534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14:paraId="762D8A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BC674EB" w14:textId="77777777" w:rsidTr="0046069D">
        <w:trPr>
          <w:trHeight w:val="225"/>
        </w:trPr>
        <w:tc>
          <w:tcPr>
            <w:tcW w:w="2660" w:type="dxa"/>
          </w:tcPr>
          <w:p w14:paraId="6F99D71A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14:paraId="7BDDEC7D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8725C43" w14:textId="77777777" w:rsidTr="0046069D">
        <w:trPr>
          <w:trHeight w:val="225"/>
        </w:trPr>
        <w:tc>
          <w:tcPr>
            <w:tcW w:w="2660" w:type="dxa"/>
          </w:tcPr>
          <w:p w14:paraId="5780187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14:paraId="68365BF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D7083EC" w14:textId="77777777" w:rsidTr="0046069D">
        <w:trPr>
          <w:trHeight w:val="315"/>
        </w:trPr>
        <w:tc>
          <w:tcPr>
            <w:tcW w:w="2660" w:type="dxa"/>
          </w:tcPr>
          <w:p w14:paraId="264A27CB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 xml:space="preserve">Kód </w:t>
            </w:r>
            <w:proofErr w:type="spellStart"/>
            <w:r w:rsidRPr="000404BD">
              <w:rPr>
                <w:sz w:val="22"/>
              </w:rPr>
              <w:t>ŽoNFP</w:t>
            </w:r>
            <w:proofErr w:type="spellEnd"/>
            <w:r w:rsidRPr="000404BD">
              <w:rPr>
                <w:sz w:val="22"/>
              </w:rPr>
              <w:t>:</w:t>
            </w:r>
          </w:p>
        </w:tc>
        <w:tc>
          <w:tcPr>
            <w:tcW w:w="7315" w:type="dxa"/>
            <w:gridSpan w:val="3"/>
          </w:tcPr>
          <w:p w14:paraId="05E56C18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415CD25D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7081DF34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57C5DDA0" w14:textId="77777777" w:rsidTr="0046069D">
        <w:tc>
          <w:tcPr>
            <w:tcW w:w="6904" w:type="dxa"/>
            <w:gridSpan w:val="3"/>
          </w:tcPr>
          <w:p w14:paraId="20FF1905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14:paraId="756FA97C" w14:textId="7777777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14:paraId="77F04E31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D42C66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14:paraId="52B826C3" w14:textId="77777777"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7DB3DB48" w14:textId="77777777" w:rsidR="000404BD" w:rsidRDefault="000404BD" w:rsidP="002D59CF"/>
        </w:tc>
      </w:tr>
      <w:tr w:rsidR="000404BD" w14:paraId="5242F71F" w14:textId="77777777" w:rsidTr="00374ACD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8F4A383" w14:textId="4C57EB2F" w:rsidR="000404BD" w:rsidRDefault="000404BD" w:rsidP="00D72FF0">
            <w:pPr>
              <w:ind w:left="284" w:hanging="284"/>
            </w:pPr>
            <w:r>
              <w:t xml:space="preserve">2. </w:t>
            </w:r>
            <w:r w:rsidRPr="008A431B">
              <w:t xml:space="preserve">Boli doplnené všetky údaje / dokumenty / prílohy </w:t>
            </w:r>
            <w:proofErr w:type="spellStart"/>
            <w:r w:rsidRPr="008A431B">
              <w:t>ŽoNFP</w:t>
            </w:r>
            <w:proofErr w:type="spellEnd"/>
            <w:r w:rsidRPr="008A431B">
              <w:t xml:space="preserve"> na základe výzvy na</w:t>
            </w:r>
            <w:del w:id="40" w:author="Autor">
              <w:r w:rsidRPr="008A431B">
                <w:delText xml:space="preserve"> </w:delText>
              </w:r>
            </w:del>
            <w:ins w:id="41" w:author="Autor">
              <w:r w:rsidR="004C0F13">
                <w:t> </w:t>
              </w:r>
            </w:ins>
            <w:r w:rsidRPr="008A431B">
              <w:t xml:space="preserve">doplnenie </w:t>
            </w:r>
            <w:proofErr w:type="spellStart"/>
            <w:r w:rsidRPr="008A431B">
              <w:t>ŽoNFP</w:t>
            </w:r>
            <w:proofErr w:type="spellEnd"/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</w:tcPr>
              <w:p w14:paraId="3C31C037" w14:textId="77777777"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</w:tcPr>
          <w:p w14:paraId="5BA7DFD6" w14:textId="77777777" w:rsidR="000404BD" w:rsidRDefault="000404BD" w:rsidP="002D59CF"/>
        </w:tc>
      </w:tr>
      <w:tr w:rsidR="001E16EE" w14:paraId="3FB9D147" w14:textId="77777777" w:rsidTr="00067EAA">
        <w:tc>
          <w:tcPr>
            <w:tcW w:w="9975" w:type="dxa"/>
            <w:gridSpan w:val="4"/>
            <w:shd w:val="clear" w:color="auto" w:fill="auto"/>
          </w:tcPr>
          <w:p w14:paraId="6E0F4D0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5C0C0865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1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54AB03B3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1828469C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569E762B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0DF3E494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29933B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 xml:space="preserve">Boli v rámci </w:t>
            </w:r>
            <w:proofErr w:type="spellStart"/>
            <w:r>
              <w:t>ŽoNFP</w:t>
            </w:r>
            <w:proofErr w:type="spellEnd"/>
            <w:r>
              <w:t xml:space="preserve"> identifikované neoprávnené výdavky?</w:t>
            </w:r>
            <w:r w:rsidRPr="00374ACD">
              <w:rPr>
                <w:vertAlign w:val="superscript"/>
              </w:rPr>
              <w:footnoteReference w:id="12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14:paraId="42021FFE" w14:textId="77777777" w:rsidR="000404BD" w:rsidRDefault="00244F5A" w:rsidP="002D59CF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669219C7" w14:textId="77777777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Ind w:w="63" w:type="dxa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14:paraId="6013D444" w14:textId="77777777" w:rsidTr="0046069D">
        <w:trPr>
          <w:jc w:val="center"/>
        </w:trPr>
        <w:tc>
          <w:tcPr>
            <w:tcW w:w="9987" w:type="dxa"/>
            <w:gridSpan w:val="2"/>
          </w:tcPr>
          <w:p w14:paraId="6094A9DA" w14:textId="77777777" w:rsidR="00670605" w:rsidRPr="00374ACD" w:rsidRDefault="00670605" w:rsidP="00374ACD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4244F0DA" w14:textId="139FFB7E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3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>ýzvou</w:t>
            </w:r>
            <w:del w:id="50" w:author="Autor">
              <w:r>
                <w:delText xml:space="preserve"> / </w:delText>
              </w:r>
            </w:del>
            <w:ins w:id="51" w:author="Autor">
              <w:r>
                <w:t>/</w:t>
              </w:r>
            </w:ins>
            <w:r w:rsidR="002F411B">
              <w:t>v</w:t>
            </w:r>
            <w:r>
              <w:t>yzvaním</w:t>
            </w:r>
            <w:del w:id="52" w:author="Autor">
              <w:r>
                <w:delText xml:space="preserve"> </w:delText>
              </w:r>
            </w:del>
            <w:r>
              <w:t>:</w:t>
            </w:r>
          </w:p>
          <w:p w14:paraId="69D8C12C" w14:textId="77777777" w:rsidR="00F73B07" w:rsidRDefault="00F73B07" w:rsidP="00C1519E">
            <w:pPr>
              <w:rPr>
                <w:szCs w:val="24"/>
              </w:rPr>
            </w:pPr>
          </w:p>
          <w:p w14:paraId="3B7796FE" w14:textId="77777777" w:rsidR="00D11DE7" w:rsidRDefault="00D11DE7" w:rsidP="00C1519E">
            <w:pPr>
              <w:rPr>
                <w:szCs w:val="24"/>
              </w:rPr>
            </w:pPr>
          </w:p>
          <w:p w14:paraId="75E8583A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D8D8D9F" w14:textId="77777777" w:rsidR="00F73B07" w:rsidRDefault="00F73B07" w:rsidP="00C1519E">
            <w:pPr>
              <w:rPr>
                <w:szCs w:val="24"/>
              </w:rPr>
            </w:pPr>
          </w:p>
          <w:p w14:paraId="6A7F03F8" w14:textId="77777777" w:rsidR="00F73B07" w:rsidRDefault="00F73B07" w:rsidP="00C1519E">
            <w:pPr>
              <w:rPr>
                <w:szCs w:val="24"/>
              </w:rPr>
            </w:pPr>
          </w:p>
          <w:p w14:paraId="25C84100" w14:textId="77777777" w:rsidR="00D11DE7" w:rsidRDefault="00D11DE7" w:rsidP="00C1519E">
            <w:pPr>
              <w:rPr>
                <w:szCs w:val="24"/>
              </w:rPr>
            </w:pPr>
          </w:p>
          <w:p w14:paraId="0E7252CD" w14:textId="77777777" w:rsidR="00D11DE7" w:rsidRDefault="00D11DE7" w:rsidP="00C1519E">
            <w:pPr>
              <w:rPr>
                <w:szCs w:val="24"/>
              </w:rPr>
            </w:pPr>
          </w:p>
          <w:p w14:paraId="52DF45FB" w14:textId="77777777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335158929"/>
                <w:placeholder>
                  <w:docPart w:val="CEC53A4ECA0A4EF3A9346BD862A4584B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14:paraId="5A8CA146" w14:textId="77777777" w:rsidR="0090637F" w:rsidRDefault="0090637F"/>
        </w:tc>
      </w:tr>
      <w:tr w:rsidR="00B122B6" w:rsidRPr="00C1519E" w14:paraId="6545490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73C32CBC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4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2198280D" w14:textId="77777777"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14:paraId="7160232F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E0F3DE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14:paraId="19C68EC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08A49265" w14:textId="77777777" w:rsidTr="0046069D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14:paraId="1032B970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0500BEC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F788653" w14:textId="77777777" w:rsidTr="0046069D">
        <w:trPr>
          <w:jc w:val="center"/>
        </w:trPr>
        <w:tc>
          <w:tcPr>
            <w:tcW w:w="9987" w:type="dxa"/>
            <w:gridSpan w:val="2"/>
          </w:tcPr>
          <w:p w14:paraId="2C90F0F4" w14:textId="77777777"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C69117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DC5F525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5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0E5A61DD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5D3724B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5CF9BD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14:paraId="289AFF0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C4DEED9" w14:textId="77777777" w:rsidTr="0046069D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7881A2F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2B613C2A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64D0E1A2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20D4A" w14:textId="77777777" w:rsidR="00381829" w:rsidRDefault="00381829" w:rsidP="009B44B8">
      <w:pPr>
        <w:spacing w:after="0" w:line="240" w:lineRule="auto"/>
      </w:pPr>
      <w:r>
        <w:separator/>
      </w:r>
    </w:p>
  </w:endnote>
  <w:endnote w:type="continuationSeparator" w:id="0">
    <w:p w14:paraId="4F2B4E54" w14:textId="77777777" w:rsidR="00381829" w:rsidRDefault="00381829" w:rsidP="009B44B8">
      <w:pPr>
        <w:spacing w:after="0" w:line="240" w:lineRule="auto"/>
      </w:pPr>
      <w:r>
        <w:continuationSeparator/>
      </w:r>
    </w:p>
  </w:endnote>
  <w:endnote w:type="continuationNotice" w:id="1">
    <w:p w14:paraId="0EF2D2B3" w14:textId="77777777" w:rsidR="00381829" w:rsidRDefault="003818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708897"/>
      <w:docPartObj>
        <w:docPartGallery w:val="Page Numbers (Bottom of Page)"/>
        <w:docPartUnique/>
      </w:docPartObj>
    </w:sdtPr>
    <w:sdtEndPr/>
    <w:sdtContent>
      <w:p w14:paraId="24D0654F" w14:textId="77777777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CA48E9">
          <w:rPr>
            <w:noProof/>
            <w:sz w:val="20"/>
            <w:szCs w:val="20"/>
          </w:rPr>
          <w:t>5</w:t>
        </w:r>
        <w:r w:rsidRPr="00675A8A">
          <w:rPr>
            <w:sz w:val="20"/>
            <w:szCs w:val="20"/>
          </w:rPr>
          <w:fldChar w:fldCharType="end"/>
        </w:r>
      </w:p>
    </w:sdtContent>
  </w:sdt>
  <w:p w14:paraId="69CB4E6E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98A1C" w14:textId="77777777" w:rsidR="000404BD" w:rsidRDefault="000404BD" w:rsidP="000404BD">
    <w:pPr>
      <w:pStyle w:val="Pta"/>
    </w:pPr>
  </w:p>
  <w:p w14:paraId="5F140F97" w14:textId="77777777" w:rsidR="000404BD" w:rsidRPr="00627EA3" w:rsidRDefault="000404BD" w:rsidP="000404BD">
    <w:pPr>
      <w:pStyle w:val="Pta"/>
    </w:pPr>
  </w:p>
  <w:p w14:paraId="1FA6EF45" w14:textId="77777777" w:rsidR="000404BD" w:rsidRDefault="000404BD" w:rsidP="000404BD">
    <w:pPr>
      <w:pStyle w:val="Pta"/>
    </w:pPr>
  </w:p>
  <w:p w14:paraId="6235F49E" w14:textId="77777777" w:rsidR="000404BD" w:rsidRDefault="000404BD" w:rsidP="000404BD">
    <w:pPr>
      <w:pStyle w:val="Pta"/>
    </w:pPr>
  </w:p>
  <w:p w14:paraId="4AF64756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0F4F4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4635A28" wp14:editId="628672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321EEB7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76672" behindDoc="1" locked="0" layoutInCell="1" allowOverlap="1" wp14:anchorId="5AE23970" wp14:editId="33C2615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7CF8D31" w14:textId="77777777" w:rsidR="000404BD" w:rsidRPr="00627EA3" w:rsidRDefault="000404BD" w:rsidP="000404BD">
    <w:pPr>
      <w:pStyle w:val="Pta"/>
    </w:pPr>
  </w:p>
  <w:p w14:paraId="106858CF" w14:textId="77777777" w:rsidR="000404BD" w:rsidRDefault="000404BD" w:rsidP="000404BD">
    <w:pPr>
      <w:pStyle w:val="Pta"/>
    </w:pPr>
  </w:p>
  <w:p w14:paraId="0E23C608" w14:textId="77777777" w:rsidR="000404BD" w:rsidRDefault="000404BD" w:rsidP="000404BD">
    <w:pPr>
      <w:pStyle w:val="Pta"/>
    </w:pPr>
  </w:p>
  <w:p w14:paraId="0D70E9AA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15360" w14:textId="77777777" w:rsidR="00381829" w:rsidRDefault="00381829" w:rsidP="009B44B8">
      <w:pPr>
        <w:spacing w:after="0" w:line="240" w:lineRule="auto"/>
      </w:pPr>
      <w:r>
        <w:separator/>
      </w:r>
    </w:p>
  </w:footnote>
  <w:footnote w:type="continuationSeparator" w:id="0">
    <w:p w14:paraId="19C5A3F9" w14:textId="77777777" w:rsidR="00381829" w:rsidRDefault="00381829" w:rsidP="009B44B8">
      <w:pPr>
        <w:spacing w:after="0" w:line="240" w:lineRule="auto"/>
      </w:pPr>
      <w:r>
        <w:continuationSeparator/>
      </w:r>
    </w:p>
  </w:footnote>
  <w:footnote w:type="continuationNotice" w:id="1">
    <w:p w14:paraId="2A99BCC6" w14:textId="77777777" w:rsidR="00381829" w:rsidRDefault="00381829">
      <w:pPr>
        <w:spacing w:after="0" w:line="240" w:lineRule="auto"/>
      </w:pPr>
    </w:p>
  </w:footnote>
  <w:footnote w:id="2">
    <w:p w14:paraId="3C6CE5C9" w14:textId="4CB2FCA5" w:rsidR="006212BE" w:rsidRPr="00B82021" w:rsidRDefault="006212BE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</w:t>
      </w:r>
      <w:del w:id="17" w:author="Autor">
        <w:r w:rsidR="00455CE5">
          <w:delText>.</w:delText>
        </w:r>
        <w:r w:rsidR="00B82021" w:rsidRPr="004D3D60">
          <w:delText>.</w:delText>
        </w:r>
      </w:del>
      <w:ins w:id="18" w:author="Autor">
        <w:r w:rsidR="00B82021" w:rsidRPr="004D3D60">
          <w:t>.</w:t>
        </w:r>
      </w:ins>
    </w:p>
  </w:footnote>
  <w:footnote w:id="3">
    <w:p w14:paraId="38B81302" w14:textId="77777777" w:rsidR="001E16EE" w:rsidRPr="00B82021" w:rsidRDefault="001E16EE" w:rsidP="00716B1F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 xml:space="preserve">Overenie vykonané v súlade s kapitolou 3.2.1.1 ods. 2 Systému riadenia EŠIF. </w:t>
      </w:r>
      <w:r w:rsidRPr="004D3D60">
        <w:t xml:space="preserve">Ak čo i len jedna odpoveď v rámci podmienok poskytnutia príspevku – doručenie </w:t>
      </w:r>
      <w:proofErr w:type="spellStart"/>
      <w:r w:rsidRPr="004D3D60">
        <w:t>ŽoNFP</w:t>
      </w:r>
      <w:proofErr w:type="spellEnd"/>
      <w:r w:rsidRPr="004D3D60">
        <w:t xml:space="preserve"> bola vyplnená negatívne, t.</w:t>
      </w:r>
      <w:ins w:id="19" w:author="Autor">
        <w:r w:rsidR="004C0F13">
          <w:t xml:space="preserve"> </w:t>
        </w:r>
      </w:ins>
      <w:r w:rsidRPr="004D3D60">
        <w:t xml:space="preserve">j. bola uvedená možnosť ,,nie“, 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</w:p>
  </w:footnote>
  <w:footnote w:id="4">
    <w:p w14:paraId="08BDF60B" w14:textId="09243286" w:rsidR="00AE56EB" w:rsidRPr="00B82021" w:rsidRDefault="00AE56EB" w:rsidP="008B2BCE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Pr="004D3D60">
        <w:t>V prípade, ak RO vykonáva kontrolu oprávnenosti výdavkov v rámci administratívneho overenia až po</w:t>
      </w:r>
      <w:del w:id="20" w:author="Autor">
        <w:r w:rsidRPr="004D3D60">
          <w:delText xml:space="preserve"> </w:delText>
        </w:r>
      </w:del>
      <w:ins w:id="21" w:author="Autor">
        <w:r w:rsidR="004C0F13">
          <w:t> </w:t>
        </w:r>
      </w:ins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 xml:space="preserve">. V rámci oprávnenosti výdavkov je potrebné zabezpečiť aj </w:t>
      </w:r>
      <w:r w:rsidR="00774663">
        <w:t xml:space="preserve">posúdenie </w:t>
      </w:r>
      <w:ins w:id="22" w:author="Autor">
        <w:r w:rsidR="00774663">
          <w:t xml:space="preserve">oprávnenosti výdavkov zrealizovaných pred predložením </w:t>
        </w:r>
        <w:proofErr w:type="spellStart"/>
        <w:r w:rsidR="00774663">
          <w:t>ŽoNFP</w:t>
        </w:r>
        <w:proofErr w:type="spellEnd"/>
        <w:r w:rsidR="00774663">
          <w:t xml:space="preserve"> (oprávnenosť sa posudzuje </w:t>
        </w:r>
        <w:r w:rsidR="0000647B">
          <w:t xml:space="preserve">iba v prípade relevantnosti, a to </w:t>
        </w:r>
        <w:r w:rsidR="00774663">
          <w:t xml:space="preserve">na základe </w:t>
        </w:r>
        <w:r w:rsidR="00293A19">
          <w:t xml:space="preserve">informácií uvedených </w:t>
        </w:r>
        <w:r w:rsidR="00774663">
          <w:t xml:space="preserve"> v </w:t>
        </w:r>
        <w:proofErr w:type="spellStart"/>
        <w:r w:rsidR="00774663">
          <w:t>ŽoNFP</w:t>
        </w:r>
        <w:proofErr w:type="spellEnd"/>
        <w:r w:rsidR="00774663">
          <w:t xml:space="preserve">) a </w:t>
        </w:r>
        <w:r w:rsidR="009819C9" w:rsidRPr="004D3D60">
          <w:t xml:space="preserve">posúdenie </w:t>
        </w:r>
      </w:ins>
      <w:r w:rsidR="009819C9" w:rsidRPr="004D3D60">
        <w:t>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5">
    <w:p w14:paraId="7A94ADF4" w14:textId="77777777" w:rsidR="002A2888" w:rsidRDefault="002A2888" w:rsidP="004D3D6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sú v rámci tejto skupiny podmienok poskytnutia príspevku po dohode s gestorom HP overované aj podmienky poskytnutia príspevku týkajúce sa súladu projektu s HP, RO v rámci tejto otázky overí aj tieto aspekty </w:t>
      </w:r>
      <w:proofErr w:type="spellStart"/>
      <w:r>
        <w:t>ŽoNFP</w:t>
      </w:r>
      <w:proofErr w:type="spellEnd"/>
      <w:r>
        <w:t>.</w:t>
      </w:r>
    </w:p>
  </w:footnote>
  <w:footnote w:id="6">
    <w:p w14:paraId="34E25F0E" w14:textId="6F757C08" w:rsidR="002C2DC3" w:rsidRDefault="002C2DC3" w:rsidP="002C2DC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sa v rámci základnej finančnej kontroly v zmysle §7 v kombinácii s §6 ods. 4, písm. g)  zákona č. 357/2015 Z.</w:t>
      </w:r>
      <w:r w:rsidR="004F38F5">
        <w:t xml:space="preserve"> </w:t>
      </w:r>
      <w:r>
        <w:t xml:space="preserve">z. o finančnej kontrole a audite a o zmene a doplnení niektorých zákonov vykonáva v administratívnom overení aj kontrola oprávnenosti výdavkov, je v prípade identifikovaných neoprávnených výdavkov, t. j. </w:t>
      </w:r>
      <w:r>
        <w:t>takých, ktoré sú v rozpore s výzvou /vyzvaním možné vo finančnej operácii pokračovať, za</w:t>
      </w:r>
      <w:del w:id="25" w:author="Autor">
        <w:r>
          <w:delText xml:space="preserve"> </w:delText>
        </w:r>
      </w:del>
      <w:ins w:id="26" w:author="Autor">
        <w:r w:rsidR="004C0F13">
          <w:t> </w:t>
        </w:r>
      </w:ins>
      <w:r>
        <w:t xml:space="preserve">predpokladu odstránenia neoprávnených výdavkov. </w:t>
      </w:r>
    </w:p>
  </w:footnote>
  <w:footnote w:id="7">
    <w:p w14:paraId="0AE35177" w14:textId="77777777" w:rsidR="002C2DC3" w:rsidRPr="0091236D" w:rsidRDefault="002C2DC3" w:rsidP="002C2DC3">
      <w:pPr>
        <w:pStyle w:val="Textpoznmkypodiarou"/>
        <w:jc w:val="both"/>
        <w:rPr>
          <w:del w:id="28" w:author="Autor"/>
        </w:rPr>
      </w:pPr>
      <w:del w:id="29" w:author="Autor">
        <w:r w:rsidRPr="0091236D">
          <w:rPr>
            <w:rStyle w:val="Odkaznapoznmkupodiarou"/>
          </w:rPr>
          <w:footnoteRef/>
        </w:r>
        <w:r w:rsidRPr="0091236D">
          <w:rPr>
            <w:rStyle w:val="Odkaznapoznmkupodiarou"/>
          </w:rPr>
          <w:delText xml:space="preserve"> </w:delText>
        </w:r>
        <w:r w:rsidR="0091236D" w:rsidRPr="0091236D">
          <w:delText>V prípade, ak sa zasiela Výzva žiadateľovi na doplnenie, v nasledujúcom vyjadrení sa uvedie „vo finančnej operácii nie je možné pokračovať“. Uvedené nemá za následok, že vo finančnej operácii nebude možné pokračovať v prípade, ak splnenie podmienok poskytnutia príspevku bude žiadateľom po doplnení údajov preukázané. Po doplnení údajov zo strany žiadateľa, sa znovu pristupuje k posúdeniu, či je alebo nie je možné vo finančnej operácii pokračovať a vypĺňa sa „Kontrolný zoznam administratívneho overenia ŽoNFP – po doplnení údajov zo strany žiadateľa“.</w:delText>
        </w:r>
      </w:del>
    </w:p>
  </w:footnote>
  <w:footnote w:id="8">
    <w:p w14:paraId="6B6567D6" w14:textId="77777777" w:rsidR="002C2DC3" w:rsidRDefault="002C2DC3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14:paraId="2C4D6F16" w14:textId="77777777" w:rsidR="002C2DC3" w:rsidRDefault="002C2DC3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31AB59AA" w14:textId="77777777" w:rsidR="00B82021" w:rsidRPr="00B82021" w:rsidRDefault="00B82021" w:rsidP="004D3D60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</w:footnote>
  <w:footnote w:id="11">
    <w:p w14:paraId="159B8ADA" w14:textId="77777777" w:rsidR="001E16EE" w:rsidRDefault="001E16EE" w:rsidP="0087103E">
      <w:pPr>
        <w:pStyle w:val="Textpoznmkypodiarou"/>
        <w:jc w:val="both"/>
      </w:pPr>
      <w:r w:rsidRPr="00F73B07">
        <w:footnoteRef/>
      </w:r>
      <w:r>
        <w:t xml:space="preserve"> </w:t>
      </w:r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ins w:id="42" w:author="Autor">
        <w:r w:rsidR="004C0F13">
          <w:t>.</w:t>
        </w:r>
      </w:ins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</w:t>
      </w:r>
      <w:proofErr w:type="spellStart"/>
      <w:r w:rsidRPr="00F73B07">
        <w:t>ŽoNFP</w:t>
      </w:r>
      <w:proofErr w:type="spellEnd"/>
      <w:r w:rsidRPr="00F73B07">
        <w:t xml:space="preserve">. V takom prípade RO </w:t>
      </w:r>
      <w:r w:rsidRPr="004D3D60">
        <w:t xml:space="preserve">ďalšiu časť KZ </w:t>
      </w:r>
      <w:r>
        <w:t>t.</w:t>
      </w:r>
      <w:ins w:id="43" w:author="Autor">
        <w:r w:rsidR="004C0F13">
          <w:t xml:space="preserve"> </w:t>
        </w:r>
      </w:ins>
      <w:r>
        <w:t>j. oprávnenosť výdavkov neoveruje</w:t>
      </w:r>
      <w:ins w:id="44" w:author="Autor">
        <w:r w:rsidR="004C0F13">
          <w:t>.</w:t>
        </w:r>
      </w:ins>
    </w:p>
  </w:footnote>
  <w:footnote w:id="12">
    <w:p w14:paraId="0B2A9A9A" w14:textId="456FDCC6" w:rsidR="000404BD" w:rsidRPr="00B82021" w:rsidRDefault="000404BD" w:rsidP="000404BD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 xml:space="preserve">V prípade, ak RO vykonal kontrolu oprávnenosti výdavkov v rámci administratívneho overenia pred 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§7 v kombinácii s §6 ods. 4, písm. g)  zákona č. 357/2015 Z. z. o finančnej kontrole a audite a o zmene a doplnení niektorých zákonov</w:t>
      </w:r>
      <w:r w:rsidR="00CC0407">
        <w:t xml:space="preserve"> </w:t>
      </w:r>
      <w:r w:rsidR="00D77123">
        <w:t>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</w:t>
      </w:r>
      <w:r w:rsidR="00D77123">
        <w:t>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</w:t>
      </w:r>
      <w:del w:id="45" w:author="Autor">
        <w:r w:rsidR="00D77123">
          <w:delText>po odstránení nasledovných výdavkov“ a v stĺpci „Poznámka</w:delText>
        </w:r>
      </w:del>
      <w:ins w:id="46" w:author="Autor">
        <w:r w:rsidR="00D77123">
          <w:t>“ a v</w:t>
        </w:r>
        <w:r w:rsidR="00752622">
          <w:t xml:space="preserve"> časti </w:t>
        </w:r>
        <w:r w:rsidR="00D77123">
          <w:t xml:space="preserve"> „</w:t>
        </w:r>
        <w:r w:rsidR="00752622">
          <w:t>Vyjadrenie</w:t>
        </w:r>
      </w:ins>
      <w:r w:rsidR="00D77123">
        <w:t xml:space="preserve">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 xml:space="preserve">V rámci oprávnenosti výdavkov je potrebné zabezpečiť aj </w:t>
      </w:r>
      <w:r w:rsidR="00774663">
        <w:t xml:space="preserve">posúdenie </w:t>
      </w:r>
      <w:ins w:id="47" w:author="Autor">
        <w:r w:rsidR="00774663">
          <w:t xml:space="preserve">oprávnenosti výdavkov zrealizovaných pred predložením </w:t>
        </w:r>
        <w:proofErr w:type="spellStart"/>
        <w:r w:rsidR="00774663">
          <w:t>ŽoNFP</w:t>
        </w:r>
        <w:proofErr w:type="spellEnd"/>
        <w:r w:rsidR="00774663">
          <w:t xml:space="preserve"> (oprávnenosť sa posudzuje </w:t>
        </w:r>
        <w:r w:rsidR="0000647B">
          <w:t xml:space="preserve">iba v prípade relevantnosti, a to </w:t>
        </w:r>
        <w:r w:rsidR="00774663">
          <w:t xml:space="preserve">na základe </w:t>
        </w:r>
        <w:r w:rsidR="00293A19">
          <w:t xml:space="preserve">informácií uvedených </w:t>
        </w:r>
        <w:r w:rsidR="00774663">
          <w:t>v </w:t>
        </w:r>
        <w:proofErr w:type="spellStart"/>
        <w:r w:rsidR="00774663">
          <w:t>ŽoNFP</w:t>
        </w:r>
        <w:proofErr w:type="spellEnd"/>
        <w:r w:rsidR="00774663">
          <w:t xml:space="preserve">) a </w:t>
        </w:r>
        <w:r w:rsidRPr="004D3D60">
          <w:t xml:space="preserve">posúdenie </w:t>
        </w:r>
      </w:ins>
      <w:r w:rsidRPr="004D3D60">
        <w:t>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3">
    <w:p w14:paraId="7C79AB68" w14:textId="65A6A75F" w:rsidR="00F73B07" w:rsidRDefault="00F73B07" w:rsidP="00F73B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sa v rámci základnej finančnej kontroly v zmysle §7 v kombinácii s §6 ods. 4, písm. g)  zákona č. 357/2015 Z. z. o finančnej kontrole a audite a o zmene a doplnení niektorých zákonov vykonáva v administratívnom overení aj kontrola oprávnenosti výdavkov je v prípade identifikovaných neoprávnených výdavkov, t. j. </w:t>
      </w:r>
      <w:r>
        <w:t>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 finančnej operácii pokračovať, za</w:t>
      </w:r>
      <w:del w:id="48" w:author="Autor">
        <w:r>
          <w:delText xml:space="preserve"> </w:delText>
        </w:r>
      </w:del>
      <w:ins w:id="49" w:author="Autor">
        <w:r w:rsidR="000C0F8B">
          <w:t> </w:t>
        </w:r>
      </w:ins>
      <w:r>
        <w:t xml:space="preserve">predpokladu vylúčenia neoprávnených výdavkov. </w:t>
      </w:r>
    </w:p>
  </w:footnote>
  <w:footnote w:id="14">
    <w:p w14:paraId="62B1AE17" w14:textId="77777777" w:rsidR="00B122B6" w:rsidRDefault="00B122B6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5">
    <w:p w14:paraId="55708531" w14:textId="77777777" w:rsidR="00B122B6" w:rsidRDefault="00B122B6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284A9" w14:textId="77777777" w:rsidR="00376E5F" w:rsidRDefault="00376E5F" w:rsidP="00376E5F">
    <w:pPr>
      <w:pStyle w:val="Hlavika"/>
    </w:pPr>
    <w:r>
      <w:t>Kontrolný zoznam administratívneho overenia</w:t>
    </w:r>
    <w:ins w:id="30" w:author="Autor">
      <w:r w:rsidR="00B832C4">
        <w:t xml:space="preserve"> </w:t>
      </w:r>
      <w:proofErr w:type="spellStart"/>
      <w:r w:rsidR="00B832C4">
        <w:t>ŽoNFP</w:t>
      </w:r>
    </w:ins>
    <w:proofErr w:type="spellEnd"/>
  </w:p>
  <w:p w14:paraId="53983BC2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84936" wp14:editId="397D7A3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31" w:author="Autor"/>
  <w:sdt>
    <w:sdtPr>
      <w:rPr>
        <w:szCs w:val="20"/>
      </w:rPr>
      <w:id w:val="1196436956"/>
      <w:placeholder>
        <w:docPart w:val="7586B877F01C43EE93C3A5B7308081AB"/>
      </w:placeholder>
      <w:date w:fullDate="2017-05-02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1"/>
      <w:p w14:paraId="145889BC" w14:textId="77777777" w:rsidR="00000000" w:rsidRDefault="004B2603" w:rsidP="00376E5F">
        <w:pPr>
          <w:pStyle w:val="Hlavika"/>
          <w:jc w:val="right"/>
          <w:rPr>
            <w:del w:id="32" w:author="Autor"/>
            <w:szCs w:val="20"/>
          </w:rPr>
        </w:pPr>
        <w:del w:id="33" w:author="Autor">
          <w:r>
            <w:rPr>
              <w:szCs w:val="20"/>
            </w:rPr>
            <w:delText>02.05.2017</w:delText>
          </w:r>
        </w:del>
      </w:p>
      <w:customXmlDelRangeStart w:id="34" w:author="Autor"/>
    </w:sdtContent>
  </w:sdt>
  <w:customXmlDelRangeEnd w:id="34"/>
  <w:customXmlInsRangeStart w:id="35" w:author="Autor"/>
  <w:sdt>
    <w:sdtPr>
      <w:rPr>
        <w:szCs w:val="20"/>
      </w:rPr>
      <w:id w:val="2070840989"/>
      <w:placeholder>
        <w:docPart w:val="AA6198B8A40845D5ACEF0B2B9A4C1086"/>
      </w:placeholder>
      <w:date w:fullDate="2017-09-2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5"/>
      <w:p w14:paraId="12395EB1" w14:textId="1B3D28F2" w:rsidR="00376E5F" w:rsidRPr="00627EA3" w:rsidRDefault="008B5A0E" w:rsidP="00376E5F">
        <w:pPr>
          <w:pStyle w:val="Hlavika"/>
          <w:jc w:val="right"/>
        </w:pPr>
        <w:ins w:id="36" w:author="Autor">
          <w:r>
            <w:rPr>
              <w:szCs w:val="20"/>
            </w:rPr>
            <w:t>25.09.2017</w:t>
          </w:r>
        </w:ins>
      </w:p>
      <w:customXmlInsRangeStart w:id="37" w:author="Autor"/>
    </w:sdtContent>
  </w:sdt>
  <w:customXmlInsRangeEnd w:id="37"/>
  <w:p w14:paraId="3DF25E47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0A5C4" w14:textId="77777777" w:rsidR="00BE5FF2" w:rsidRDefault="00BE5FF2" w:rsidP="00BE5FF2">
    <w:pPr>
      <w:pStyle w:val="Hlavika"/>
    </w:pPr>
    <w:r>
      <w:t>Kontrolný zoznam administratívneho overenia – po doplnení</w:t>
    </w:r>
  </w:p>
  <w:p w14:paraId="72D437D4" w14:textId="77777777" w:rsidR="00BE5FF2" w:rsidRDefault="00BE5FF2" w:rsidP="00BE5FF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9B5E7CC" wp14:editId="028A65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6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15300014"/>
      <w:date w:fullDate="2017-05-02T00:00:00Z">
        <w:dateFormat w:val="dd.MM.yyyy"/>
        <w:lid w:val="sk-SK"/>
        <w:storeMappedDataAs w:val="dateTime"/>
        <w:calendar w:val="gregorian"/>
      </w:date>
    </w:sdtPr>
    <w:sdtEndPr/>
    <w:sdtContent>
      <w:p w14:paraId="526EA1F2" w14:textId="77777777" w:rsidR="00BE5FF2" w:rsidRPr="00627EA3" w:rsidRDefault="00BE5FF2" w:rsidP="00BE5FF2">
        <w:pPr>
          <w:pStyle w:val="Hlavika"/>
          <w:jc w:val="right"/>
        </w:pPr>
        <w:r>
          <w:rPr>
            <w:szCs w:val="20"/>
          </w:rPr>
          <w:t>02.05.2017</w:t>
        </w:r>
      </w:p>
    </w:sdtContent>
  </w:sdt>
  <w:p w14:paraId="7947AA56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294D1" w14:textId="77777777" w:rsidR="00376E5F" w:rsidRDefault="006212BE" w:rsidP="00376E5F">
    <w:pPr>
      <w:pStyle w:val="Hlavika"/>
    </w:pPr>
    <w:r>
      <w:t>Kontrolný zoznam administratívneho overenia – po doplnení</w:t>
    </w:r>
  </w:p>
  <w:p w14:paraId="6C93F349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A64012" wp14:editId="0FF4A8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02E91DCD" w14:textId="77777777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4428F2B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218D"/>
    <w:rsid w:val="0000647B"/>
    <w:rsid w:val="000106AA"/>
    <w:rsid w:val="00013497"/>
    <w:rsid w:val="00035C15"/>
    <w:rsid w:val="000404BD"/>
    <w:rsid w:val="00055EFA"/>
    <w:rsid w:val="000614E5"/>
    <w:rsid w:val="00062525"/>
    <w:rsid w:val="000631C5"/>
    <w:rsid w:val="00071B7E"/>
    <w:rsid w:val="000C0F8B"/>
    <w:rsid w:val="000D33F1"/>
    <w:rsid w:val="000D7779"/>
    <w:rsid w:val="000E2BDF"/>
    <w:rsid w:val="000F7A09"/>
    <w:rsid w:val="00105536"/>
    <w:rsid w:val="00106649"/>
    <w:rsid w:val="001072D0"/>
    <w:rsid w:val="00146EFB"/>
    <w:rsid w:val="001500D9"/>
    <w:rsid w:val="001508EC"/>
    <w:rsid w:val="00154F86"/>
    <w:rsid w:val="00170757"/>
    <w:rsid w:val="001A34CE"/>
    <w:rsid w:val="001E16EE"/>
    <w:rsid w:val="00215C2B"/>
    <w:rsid w:val="00240188"/>
    <w:rsid w:val="00244F5A"/>
    <w:rsid w:val="00245B27"/>
    <w:rsid w:val="0024799D"/>
    <w:rsid w:val="0025141E"/>
    <w:rsid w:val="00254DEE"/>
    <w:rsid w:val="00255FEA"/>
    <w:rsid w:val="00290AE7"/>
    <w:rsid w:val="00292C9A"/>
    <w:rsid w:val="00293A19"/>
    <w:rsid w:val="00295347"/>
    <w:rsid w:val="002A03B1"/>
    <w:rsid w:val="002A0A54"/>
    <w:rsid w:val="002A2888"/>
    <w:rsid w:val="002A5490"/>
    <w:rsid w:val="002B601F"/>
    <w:rsid w:val="002B60FE"/>
    <w:rsid w:val="002B64C7"/>
    <w:rsid w:val="002B74FB"/>
    <w:rsid w:val="002C2DC3"/>
    <w:rsid w:val="002D59CF"/>
    <w:rsid w:val="002F411B"/>
    <w:rsid w:val="00311D84"/>
    <w:rsid w:val="003340E8"/>
    <w:rsid w:val="003377A7"/>
    <w:rsid w:val="003527D8"/>
    <w:rsid w:val="003705FC"/>
    <w:rsid w:val="00374ACD"/>
    <w:rsid w:val="00376E5F"/>
    <w:rsid w:val="00381829"/>
    <w:rsid w:val="003C6203"/>
    <w:rsid w:val="00403A0D"/>
    <w:rsid w:val="00414C83"/>
    <w:rsid w:val="00453B2B"/>
    <w:rsid w:val="00455CE5"/>
    <w:rsid w:val="00460698"/>
    <w:rsid w:val="0046069D"/>
    <w:rsid w:val="00487D12"/>
    <w:rsid w:val="00492487"/>
    <w:rsid w:val="00497C4E"/>
    <w:rsid w:val="004B2603"/>
    <w:rsid w:val="004C0F13"/>
    <w:rsid w:val="004D3D60"/>
    <w:rsid w:val="004E415E"/>
    <w:rsid w:val="004F38F5"/>
    <w:rsid w:val="005038C3"/>
    <w:rsid w:val="00507105"/>
    <w:rsid w:val="005071F3"/>
    <w:rsid w:val="00516923"/>
    <w:rsid w:val="00517659"/>
    <w:rsid w:val="005217BB"/>
    <w:rsid w:val="00527FE1"/>
    <w:rsid w:val="00533FDC"/>
    <w:rsid w:val="00555C4F"/>
    <w:rsid w:val="0056423C"/>
    <w:rsid w:val="00572C27"/>
    <w:rsid w:val="005746D1"/>
    <w:rsid w:val="00585826"/>
    <w:rsid w:val="00587BE3"/>
    <w:rsid w:val="005C18DE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6EAF"/>
    <w:rsid w:val="00663AAC"/>
    <w:rsid w:val="00667C57"/>
    <w:rsid w:val="00670605"/>
    <w:rsid w:val="00675A8A"/>
    <w:rsid w:val="00697B31"/>
    <w:rsid w:val="006A2667"/>
    <w:rsid w:val="006A6D9C"/>
    <w:rsid w:val="006C3A6C"/>
    <w:rsid w:val="006E6949"/>
    <w:rsid w:val="006F182E"/>
    <w:rsid w:val="006F4ED3"/>
    <w:rsid w:val="006F5B7E"/>
    <w:rsid w:val="00700482"/>
    <w:rsid w:val="00711D47"/>
    <w:rsid w:val="00716B1F"/>
    <w:rsid w:val="00752622"/>
    <w:rsid w:val="00754B4E"/>
    <w:rsid w:val="00762248"/>
    <w:rsid w:val="00774663"/>
    <w:rsid w:val="00776967"/>
    <w:rsid w:val="00781D9E"/>
    <w:rsid w:val="00795358"/>
    <w:rsid w:val="007A27C1"/>
    <w:rsid w:val="007A2E1A"/>
    <w:rsid w:val="007B0D04"/>
    <w:rsid w:val="007B24CF"/>
    <w:rsid w:val="007C18D6"/>
    <w:rsid w:val="007C3111"/>
    <w:rsid w:val="007C5FFB"/>
    <w:rsid w:val="007D6174"/>
    <w:rsid w:val="007E46B9"/>
    <w:rsid w:val="007F7EBA"/>
    <w:rsid w:val="00814875"/>
    <w:rsid w:val="00824D67"/>
    <w:rsid w:val="0083258B"/>
    <w:rsid w:val="00833B9C"/>
    <w:rsid w:val="00835944"/>
    <w:rsid w:val="00836CA5"/>
    <w:rsid w:val="00850832"/>
    <w:rsid w:val="00856964"/>
    <w:rsid w:val="00866975"/>
    <w:rsid w:val="0087103E"/>
    <w:rsid w:val="00873288"/>
    <w:rsid w:val="008818BE"/>
    <w:rsid w:val="008859B8"/>
    <w:rsid w:val="008912DD"/>
    <w:rsid w:val="008A0233"/>
    <w:rsid w:val="008A431B"/>
    <w:rsid w:val="008A4C64"/>
    <w:rsid w:val="008A7DBF"/>
    <w:rsid w:val="008B2BCE"/>
    <w:rsid w:val="008B5A0E"/>
    <w:rsid w:val="008D0F43"/>
    <w:rsid w:val="008D18F4"/>
    <w:rsid w:val="009045A8"/>
    <w:rsid w:val="0090637F"/>
    <w:rsid w:val="00910D92"/>
    <w:rsid w:val="0091236D"/>
    <w:rsid w:val="0091783D"/>
    <w:rsid w:val="00917E42"/>
    <w:rsid w:val="00931C0D"/>
    <w:rsid w:val="00944BAA"/>
    <w:rsid w:val="00977107"/>
    <w:rsid w:val="009819C9"/>
    <w:rsid w:val="00985A5B"/>
    <w:rsid w:val="009942B0"/>
    <w:rsid w:val="00994A95"/>
    <w:rsid w:val="009A143C"/>
    <w:rsid w:val="009A73BC"/>
    <w:rsid w:val="009B44B8"/>
    <w:rsid w:val="009C3D02"/>
    <w:rsid w:val="009C40F8"/>
    <w:rsid w:val="009E5D3F"/>
    <w:rsid w:val="009F5262"/>
    <w:rsid w:val="009F786E"/>
    <w:rsid w:val="00A27281"/>
    <w:rsid w:val="00A72107"/>
    <w:rsid w:val="00A75B1D"/>
    <w:rsid w:val="00A808EF"/>
    <w:rsid w:val="00A87D0D"/>
    <w:rsid w:val="00A9035D"/>
    <w:rsid w:val="00AA061B"/>
    <w:rsid w:val="00AE56EB"/>
    <w:rsid w:val="00B053E9"/>
    <w:rsid w:val="00B122B6"/>
    <w:rsid w:val="00B150B5"/>
    <w:rsid w:val="00B32E50"/>
    <w:rsid w:val="00B366CC"/>
    <w:rsid w:val="00B421B5"/>
    <w:rsid w:val="00B42351"/>
    <w:rsid w:val="00B66F4A"/>
    <w:rsid w:val="00B8065D"/>
    <w:rsid w:val="00B82021"/>
    <w:rsid w:val="00B832C4"/>
    <w:rsid w:val="00B9646F"/>
    <w:rsid w:val="00BB3A9B"/>
    <w:rsid w:val="00BC4A92"/>
    <w:rsid w:val="00BD570E"/>
    <w:rsid w:val="00BE44D2"/>
    <w:rsid w:val="00BE5FF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AB9"/>
    <w:rsid w:val="00C860B2"/>
    <w:rsid w:val="00C92ED1"/>
    <w:rsid w:val="00C95016"/>
    <w:rsid w:val="00C95547"/>
    <w:rsid w:val="00CA48E9"/>
    <w:rsid w:val="00CC0407"/>
    <w:rsid w:val="00D05E1C"/>
    <w:rsid w:val="00D11DE7"/>
    <w:rsid w:val="00D21497"/>
    <w:rsid w:val="00D57938"/>
    <w:rsid w:val="00D71A76"/>
    <w:rsid w:val="00D72FF0"/>
    <w:rsid w:val="00D745FB"/>
    <w:rsid w:val="00D77123"/>
    <w:rsid w:val="00D96723"/>
    <w:rsid w:val="00DB3D85"/>
    <w:rsid w:val="00DF6966"/>
    <w:rsid w:val="00E1265C"/>
    <w:rsid w:val="00E13080"/>
    <w:rsid w:val="00E32177"/>
    <w:rsid w:val="00E40955"/>
    <w:rsid w:val="00E7412E"/>
    <w:rsid w:val="00E82C57"/>
    <w:rsid w:val="00E9119B"/>
    <w:rsid w:val="00EA0BFA"/>
    <w:rsid w:val="00EA5583"/>
    <w:rsid w:val="00EA6344"/>
    <w:rsid w:val="00EB4DDB"/>
    <w:rsid w:val="00EC5BDA"/>
    <w:rsid w:val="00ED5118"/>
    <w:rsid w:val="00ED7641"/>
    <w:rsid w:val="00EF13BF"/>
    <w:rsid w:val="00EF6E89"/>
    <w:rsid w:val="00F10003"/>
    <w:rsid w:val="00F147E9"/>
    <w:rsid w:val="00F309C9"/>
    <w:rsid w:val="00F41D1C"/>
    <w:rsid w:val="00F46E00"/>
    <w:rsid w:val="00F72F04"/>
    <w:rsid w:val="00F73B07"/>
    <w:rsid w:val="00F849E6"/>
    <w:rsid w:val="00F84B30"/>
    <w:rsid w:val="00F84C4E"/>
    <w:rsid w:val="00F90008"/>
    <w:rsid w:val="00F95A9A"/>
    <w:rsid w:val="00FB231E"/>
    <w:rsid w:val="00FB63E5"/>
    <w:rsid w:val="00FD028A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0D521E5A12D411AB99B3171F784E4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A489E-FC14-4D59-8C50-ECB08C741B45}"/>
      </w:docPartPr>
      <w:docPartBody>
        <w:p w:rsidR="0063303A" w:rsidRDefault="00E52862" w:rsidP="00E52862">
          <w:pPr>
            <w:pStyle w:val="E0D521E5A12D411AB99B3171F784E4CE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1F4A04A646F432CAAB37D60C43BC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E3B8-8D54-4502-A2E3-1E4A9DDFED8A}"/>
      </w:docPartPr>
      <w:docPartBody>
        <w:p w:rsidR="0063303A" w:rsidRDefault="00E52862" w:rsidP="00E52862">
          <w:pPr>
            <w:pStyle w:val="F1F4A04A646F432CAAB37D60C43BCBB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CEC53A4ECA0A4EF3A9346BD862A45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8B956-932F-4335-8A50-48A431C90BAD}"/>
      </w:docPartPr>
      <w:docPartBody>
        <w:p w:rsidR="003416BF" w:rsidRDefault="00E52862" w:rsidP="00E52862">
          <w:pPr>
            <w:pStyle w:val="CEC53A4ECA0A4EF3A9346BD862A4584B2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0B60F2F6F60340A4984DDC85F930C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3B336-840B-47C4-8F1E-3DE3D11064D2}"/>
      </w:docPartPr>
      <w:docPartBody>
        <w:p w:rsidR="0099226B" w:rsidRDefault="002C4603" w:rsidP="002C4603">
          <w:pPr>
            <w:pStyle w:val="0B60F2F6F60340A4984DDC85F930C093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F21F1519AFFA43CF88C19B92633089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EDB239-8B53-4329-9A19-629C98708954}"/>
      </w:docPartPr>
      <w:docPartBody>
        <w:p w:rsidR="00000000" w:rsidRDefault="00CD05DF">
          <w:pPr>
            <w:pStyle w:val="F21F1519AFFA43CF88C19B9263308995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7FCF20257984A12A1800AB3A7C089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DEDAF-4EF5-4067-B308-CAF3693D95C9}"/>
      </w:docPartPr>
      <w:docPartBody>
        <w:p w:rsidR="00000000" w:rsidRDefault="00CD05DF">
          <w:pPr>
            <w:pStyle w:val="37FCF20257984A12A1800AB3A7C0890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621F103090546FCAD6F531F0FBA0B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ABFC6-99B2-41B2-86E3-05E851BD9EF5}"/>
      </w:docPartPr>
      <w:docPartBody>
        <w:p w:rsidR="00000000" w:rsidRDefault="00CD05DF">
          <w:pPr>
            <w:pStyle w:val="4621F103090546FCAD6F531F0FBA0B7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7586B877F01C43EE93C3A5B7308081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6EC1C9-052B-4282-B095-A6C1A1F6BEC9}"/>
      </w:docPartPr>
      <w:docPartBody>
        <w:p w:rsidR="00000000" w:rsidRDefault="00E350E9">
          <w:pPr>
            <w:pStyle w:val="7586B877F01C43EE93C3A5B7308081A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0D59"/>
    <w:rsid w:val="00011938"/>
    <w:rsid w:val="00012AC8"/>
    <w:rsid w:val="00040989"/>
    <w:rsid w:val="00043723"/>
    <w:rsid w:val="00050DEC"/>
    <w:rsid w:val="000710B9"/>
    <w:rsid w:val="00116303"/>
    <w:rsid w:val="00151B17"/>
    <w:rsid w:val="00155106"/>
    <w:rsid w:val="001612F5"/>
    <w:rsid w:val="001E4BAC"/>
    <w:rsid w:val="001F536F"/>
    <w:rsid w:val="0027704B"/>
    <w:rsid w:val="002C4603"/>
    <w:rsid w:val="003334B5"/>
    <w:rsid w:val="003416BF"/>
    <w:rsid w:val="003C1946"/>
    <w:rsid w:val="003D2BE6"/>
    <w:rsid w:val="00411D41"/>
    <w:rsid w:val="00413EA9"/>
    <w:rsid w:val="00416DBD"/>
    <w:rsid w:val="00470A4C"/>
    <w:rsid w:val="00495176"/>
    <w:rsid w:val="0049729F"/>
    <w:rsid w:val="00497A45"/>
    <w:rsid w:val="004B731D"/>
    <w:rsid w:val="004D3D2F"/>
    <w:rsid w:val="004D74F0"/>
    <w:rsid w:val="005024E9"/>
    <w:rsid w:val="00570DB6"/>
    <w:rsid w:val="0057214E"/>
    <w:rsid w:val="005A701B"/>
    <w:rsid w:val="005C0E4B"/>
    <w:rsid w:val="005F058E"/>
    <w:rsid w:val="005F142B"/>
    <w:rsid w:val="0063303A"/>
    <w:rsid w:val="00656EC5"/>
    <w:rsid w:val="0069239A"/>
    <w:rsid w:val="006D37D8"/>
    <w:rsid w:val="00720CBC"/>
    <w:rsid w:val="0075402B"/>
    <w:rsid w:val="00767512"/>
    <w:rsid w:val="007879F7"/>
    <w:rsid w:val="0080298D"/>
    <w:rsid w:val="00804297"/>
    <w:rsid w:val="00882C39"/>
    <w:rsid w:val="00895066"/>
    <w:rsid w:val="008A0412"/>
    <w:rsid w:val="008D4943"/>
    <w:rsid w:val="008D5D68"/>
    <w:rsid w:val="0093582D"/>
    <w:rsid w:val="0094594E"/>
    <w:rsid w:val="0099226B"/>
    <w:rsid w:val="009946DE"/>
    <w:rsid w:val="009A30EA"/>
    <w:rsid w:val="009D3881"/>
    <w:rsid w:val="00A10AFB"/>
    <w:rsid w:val="00A3722C"/>
    <w:rsid w:val="00A42764"/>
    <w:rsid w:val="00A439B0"/>
    <w:rsid w:val="00A55028"/>
    <w:rsid w:val="00A676E8"/>
    <w:rsid w:val="00AB45CD"/>
    <w:rsid w:val="00AC6ED4"/>
    <w:rsid w:val="00AD0B4D"/>
    <w:rsid w:val="00AE192D"/>
    <w:rsid w:val="00B1270B"/>
    <w:rsid w:val="00B767DA"/>
    <w:rsid w:val="00B85836"/>
    <w:rsid w:val="00BD1C41"/>
    <w:rsid w:val="00C317A5"/>
    <w:rsid w:val="00C8210F"/>
    <w:rsid w:val="00C9074B"/>
    <w:rsid w:val="00CC05E0"/>
    <w:rsid w:val="00CD05DF"/>
    <w:rsid w:val="00CE2948"/>
    <w:rsid w:val="00D77C82"/>
    <w:rsid w:val="00DA3FA5"/>
    <w:rsid w:val="00DF02FF"/>
    <w:rsid w:val="00DF17DF"/>
    <w:rsid w:val="00DF6711"/>
    <w:rsid w:val="00E177D6"/>
    <w:rsid w:val="00E25D93"/>
    <w:rsid w:val="00E350E9"/>
    <w:rsid w:val="00E52862"/>
    <w:rsid w:val="00E72C48"/>
    <w:rsid w:val="00E9045E"/>
    <w:rsid w:val="00EA249D"/>
    <w:rsid w:val="00EA6E17"/>
    <w:rsid w:val="00EF74AC"/>
    <w:rsid w:val="00F36C60"/>
    <w:rsid w:val="00F53951"/>
    <w:rsid w:val="00F62D33"/>
    <w:rsid w:val="00FB6B45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904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904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ED5E-10BA-4F7F-9F78-236AC51C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2017-09-20T14:32:00Z</dcterms:created>
  <dcterms:modified xsi:type="dcterms:W3CDTF">2017-09-21T16:16:00Z</dcterms:modified>
</cp:coreProperties>
</file>